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631204327" w:edGrp="everyone"/>
      <w:permEnd w:id="1631204327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7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51FD1ED9" w14:textId="77777777" w:rsidR="00DF13CE" w:rsidRPr="00DF13CE" w:rsidRDefault="00DF13CE" w:rsidP="00DF13CE">
      <w:pPr>
        <w:pStyle w:val="ListParagraph"/>
        <w:rPr>
          <w:ins w:id="67" w:author="Lizzie Timmins (NESO)" w:date="2024-11-05T13:27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653857F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2:00Z">
        <w:r w:rsidR="003739FC" w:rsidDel="003739FC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3:00Z">
        <w:r w:rsidR="0006782A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1E5A517E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9:00Z">
        <w:r w:rsidR="008774A6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6:00Z">
        <w:r w:rsidR="00C56460" w:rsidDel="00C56460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5332718B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10" w:author="Alice Taylor (NESO)" w:date="2024-12-12T15:24:00Z">
        <w:r w:rsidR="002E55EB" w:rsidDel="002E55EB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30A61D02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9" w:author="Lizzie Timmins (NESO)" w:date="2024-12-04T17:06:00Z">
        <w:r w:rsidR="005D4B70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0" w:author="Alice Taylor (NESO)" w:date="2024-12-12T16:10:00Z">
        <w:r w:rsidR="00F009DD" w:rsidDel="00F009DD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2C9EFDAF" w:rsidR="000D1A21" w:rsidRPr="001602BF" w:rsidRDefault="0006782A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5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hAnsi="Arial" w:cs="Arial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3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2A9CD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C68AD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2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2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0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514E2C5A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3" w:author="Alice Taylor (NESO)" w:date="2024-12-12T15:29:00Z">
        <w:r w:rsidR="004A4C43" w:rsidDel="004A4C43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4" w:author="Lizzie Timmins (NESO)" w:date="2024-12-04T17:06:00Z">
        <w:r w:rsidR="005D4B70" w:rsidRPr="005D4B70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5" w:author="Lizzie Timmins (NESO)" w:date="2024-11-05T11:45:00Z">
        <w:r w:rsidRPr="005D4B70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9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04E0890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eastAsia="Arial" w:hAnsi="Arial" w:cs="Arial"/>
          <w:sz w:val="24"/>
          <w:szCs w:val="24"/>
        </w:rPr>
      </w:pPr>
      <w:ins w:id="196" w:author="Lizzie Timmins (NESO)" w:date="2024-11-05T11:45:00Z">
        <w:r w:rsidRPr="001602BF">
          <w:tab/>
        </w:r>
      </w:ins>
      <w:del w:id="197" w:author="Alice Taylor (NESO)" w:date="2024-12-12T15:34:00Z">
        <w:r w:rsidR="000A5DF1" w:rsidDel="000A5DF1">
          <w:delText xml:space="preserve"> </w:delText>
        </w:r>
      </w:del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A335F7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  <w:ins w:id="20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4F9B484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8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8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5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3080C90E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6" w:author="Lizzie Timmins (NESO)" w:date="2024-11-05T11:45:00Z"/>
          <w:rFonts w:ascii="Arial" w:hAnsi="Arial" w:cs="Arial"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AD9E479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  <w:ins w:id="2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2" w:author="Lizzie Timmins (NESO)" w:date="2024-11-05T11:45:00Z"/>
          <w:rFonts w:ascii="Arial" w:hAnsi="Arial" w:cs="Arial"/>
          <w:sz w:val="24"/>
          <w:szCs w:val="24"/>
        </w:rPr>
      </w:pPr>
      <w:ins w:id="2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9" w:author="Lizzie Timmins (NESO)" w:date="2024-11-05T11:45:00Z"/>
        </w:rPr>
      </w:pPr>
      <w:ins w:id="2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8B4C" w14:textId="77777777" w:rsidR="00B76620" w:rsidRDefault="00B76620" w:rsidP="005E4CD6">
      <w:pPr>
        <w:spacing w:after="0" w:line="240" w:lineRule="auto"/>
      </w:pPr>
      <w:r>
        <w:separator/>
      </w:r>
    </w:p>
  </w:endnote>
  <w:endnote w:type="continuationSeparator" w:id="0">
    <w:p w14:paraId="3A389380" w14:textId="77777777" w:rsidR="00B76620" w:rsidRDefault="00B76620" w:rsidP="005E4CD6">
      <w:pPr>
        <w:spacing w:after="0" w:line="240" w:lineRule="auto"/>
      </w:pPr>
      <w:r>
        <w:continuationSeparator/>
      </w:r>
    </w:p>
  </w:endnote>
  <w:endnote w:type="continuationNotice" w:id="1">
    <w:p w14:paraId="5F242B2C" w14:textId="77777777" w:rsidR="00B76620" w:rsidRDefault="00B766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5BFF4" w14:textId="77777777" w:rsidR="00B76620" w:rsidRDefault="00B76620" w:rsidP="005E4CD6">
      <w:pPr>
        <w:spacing w:after="0" w:line="240" w:lineRule="auto"/>
      </w:pPr>
      <w:r>
        <w:separator/>
      </w:r>
    </w:p>
  </w:footnote>
  <w:footnote w:type="continuationSeparator" w:id="0">
    <w:p w14:paraId="73178ED2" w14:textId="77777777" w:rsidR="00B76620" w:rsidRDefault="00B76620" w:rsidP="005E4CD6">
      <w:pPr>
        <w:spacing w:after="0" w:line="240" w:lineRule="auto"/>
      </w:pPr>
      <w:r>
        <w:continuationSeparator/>
      </w:r>
    </w:p>
  </w:footnote>
  <w:footnote w:type="continuationNotice" w:id="1">
    <w:p w14:paraId="4663556B" w14:textId="77777777" w:rsidR="00B76620" w:rsidRDefault="00B766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t4IggGEUJOmZ61hbWGRhmqAlMA84SFyxHrPFM1IXiWGcgNmU8QIRvVekBGrlF4vxJJSnO161JNUIrY4m4VAKNg==" w:salt="wNJDGAdYS1b3bgR6yGIjg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372F"/>
    <w:rsid w:val="00064B59"/>
    <w:rsid w:val="00066787"/>
    <w:rsid w:val="00066D1F"/>
    <w:rsid w:val="00066EF6"/>
    <w:rsid w:val="0006782A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5DF1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65E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55EB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39FC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4C43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9D9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4B70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08B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774A6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8AD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6620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460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13CE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65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9DD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0D62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C111BE3-E3B9-4CDD-BBE1-C9C2F792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ED53BCB3-AD30-4587-8D8C-7FEFD137A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purl.org/dc/terms/"/>
    <ds:schemaRef ds:uri="f71abe4e-f5ff-49cd-8eff-5f4949acc510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adce026-d35b-4a62-a2ee-1436bb44fb55"/>
    <ds:schemaRef ds:uri="97b6fe81-1556-4112-94ca-31043ca39b7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2341</Words>
  <Characters>13346</Characters>
  <Application>Microsoft Office Word</Application>
  <DocSecurity>8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15</cp:revision>
  <dcterms:created xsi:type="dcterms:W3CDTF">2024-11-05T11:53:00Z</dcterms:created>
  <dcterms:modified xsi:type="dcterms:W3CDTF">2024-12-12T16:46:00Z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